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B071ED" w:rsidRDefault="00321EFF" w:rsidP="00B071ED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B071ED" w:rsidRDefault="00321EFF" w:rsidP="00B071ED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B071ED" w:rsidRDefault="00321EFF" w:rsidP="00B071ED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674842" w14:textId="77777777" w:rsidR="00321EFF" w:rsidRPr="00B071ED" w:rsidRDefault="00321EFF" w:rsidP="00B071ED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633931" w14:textId="410B524F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лотам №1-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7</w:t>
      </w:r>
    </w:p>
    <w:p w14:paraId="71D26C34" w14:textId="77777777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1E37B906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Вкладыши (беруши) противошумные со шнурком</w:t>
      </w:r>
      <w:r w:rsidRPr="00B071ED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2D6C83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0E63A7" w14:textId="53B180D4" w:rsidR="00B071ED" w:rsidRPr="002D6C83" w:rsidRDefault="00B071ED" w:rsidP="00B071ED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3823AC4C" w14:textId="77777777" w:rsidR="00B071ED" w:rsidRPr="002D6C83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Предназначены для защиты органов слуха от опасного уровня шумов.</w:t>
      </w:r>
    </w:p>
    <w:p w14:paraId="4B95ABA9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47E75A3F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Материал: </w:t>
      </w:r>
      <w:proofErr w:type="spellStart"/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монопрен</w:t>
      </w:r>
      <w:proofErr w:type="spellEnd"/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.</w:t>
      </w:r>
    </w:p>
    <w:p w14:paraId="117DF34A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Вкладыш (беруши) со шнурком. Многоразовые, универсального размера. В комплекте есть чехол (футляр).</w:t>
      </w:r>
    </w:p>
    <w:p w14:paraId="27EB0D8A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Изготовлены из мягкого волокнистого материала для обеспечения максимального комфорта и низкого давления внутри слухового канала.</w:t>
      </w:r>
    </w:p>
    <w:p w14:paraId="7F732EB0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Благодаря конической форме эти противошумные вкладыши </w:t>
      </w:r>
      <w:proofErr w:type="gramStart"/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легко использовать</w:t>
      </w:r>
      <w:proofErr w:type="gramEnd"/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и они подходят большинству людей.</w:t>
      </w:r>
    </w:p>
    <w:p w14:paraId="00D301B0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Рекомендуются для защиты от повторяющегося воздействия шума с уровнем свыше 80 дБ, при продолжительном использовании в условиях повышенных температур и влажности. </w:t>
      </w:r>
    </w:p>
    <w:p w14:paraId="39F47835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Отличительные характеристики: благодаря применению вспененного полиуретана вкладыши быстро принимают форму наружного слухового канала и эффективно снижают уровень шума. </w:t>
      </w:r>
    </w:p>
    <w:p w14:paraId="72B456BA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Акустическая эффективность: 30 дБ.</w:t>
      </w:r>
    </w:p>
    <w:p w14:paraId="0B702232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12.4.275-2014</w:t>
      </w:r>
    </w:p>
    <w:p w14:paraId="67DC9F1E" w14:textId="77777777" w:rsidR="00B071ED" w:rsidRPr="00B071ED" w:rsidRDefault="00B071ED" w:rsidP="00B071ED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5E09EDF9" w:rsidR="00321EFF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FB4D43" w14:textId="6CCFDB14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148300" w14:textId="16F29735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9F77A2" w14:textId="47BD8893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2D39A8" w14:textId="5B09BC18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81CB4C" w14:textId="5160EFA3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D60F91" w14:textId="451FEEDD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1B6F2C" w14:textId="3884D17D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656E78" w14:textId="004BC511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D3DDFC" w14:textId="5BF81152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BD59EB" w14:textId="392F7220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A02B9" w14:textId="77777777" w:rsidR="002D6C83" w:rsidRPr="00B071ED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DC9B0B" w14:textId="1434F820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1F924E" w14:textId="093C9A66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317221" w14:textId="632B9D45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лотам №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8-9</w:t>
      </w:r>
    </w:p>
    <w:p w14:paraId="78B4FA28" w14:textId="51EDC8A4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371C03" w14:textId="6B7A8504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Маска сварщика с фиксированным светофильтром</w:t>
      </w:r>
      <w:r w:rsidRPr="00B071ED">
        <w:rPr>
          <w:rFonts w:ascii="Times New Roman" w:hAnsi="Times New Roman" w:cs="Times New Roman"/>
          <w:b/>
          <w:sz w:val="28"/>
          <w:szCs w:val="28"/>
        </w:rPr>
        <w:t>»</w:t>
      </w:r>
    </w:p>
    <w:p w14:paraId="74FBE948" w14:textId="2785A04E" w:rsidR="00321EFF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639F9C" w14:textId="008310A0" w:rsidR="002D6C83" w:rsidRPr="002D6C83" w:rsidRDefault="002D6C83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53DE9F2" w14:textId="4B94C426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7DF08EC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Надежная защита глаз от прямых излучений сварочной дуги, искр, брызг расплавленного металла. Устойчив к прогоранию, высоким и низким температурам и позволяет максимально удобно поднимать щиток вверх и опускать вниз, фиксируя в данных положениях.</w:t>
      </w:r>
    </w:p>
    <w:p w14:paraId="10A352E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lastRenderedPageBreak/>
        <w:t xml:space="preserve">Материал корпуса термостойкая пластмасса; </w:t>
      </w:r>
    </w:p>
    <w:p w14:paraId="64AF244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Крепление: реечное; </w:t>
      </w:r>
    </w:p>
    <w:p w14:paraId="2E0FADE2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Светофильтр градационный шифр от 9 до 14</w:t>
      </w:r>
    </w:p>
    <w:p w14:paraId="2A8E74C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Размер светофильтра: 110х90 мм;</w:t>
      </w:r>
    </w:p>
    <w:p w14:paraId="36226FD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Рабочая температура: от -30° до +80ºС;</w:t>
      </w:r>
    </w:p>
    <w:p w14:paraId="6229C03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Вес не более 360г. </w:t>
      </w:r>
    </w:p>
    <w:p w14:paraId="76BF8C1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Фиксированная степень затемнения, конструкция крепежной рамки обеспечивает надежное крепления светофильтра и предотвращает попадание сварочных дымов в </w:t>
      </w:r>
      <w:proofErr w:type="spellStart"/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подмасочное</w:t>
      </w:r>
      <w:proofErr w:type="spellEnd"/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пространство.</w:t>
      </w:r>
    </w:p>
    <w:p w14:paraId="2D6D47B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Соответствие ТР ТС 019/2011</w:t>
      </w:r>
    </w:p>
    <w:p w14:paraId="5464DB5F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1CD5A443" w14:textId="3795D5E6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3BA2F6" w14:textId="2CE77902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19F9B3" w14:textId="4A8D15CD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8A4825" w14:textId="50FE71C8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5FE44A" w14:textId="15C5D489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774397" w14:textId="3768DE0F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1BB5FF" w14:textId="3B21DB97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F21589" w14:textId="0E30EEE8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49EE5C" w14:textId="08876FE4" w:rsidR="00321EFF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DC3AE5" w14:textId="71CC3E74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84CB1F" w14:textId="58713C27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1D807C" w14:textId="05D6C022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959CD7" w14:textId="78AE9854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16BF82" w14:textId="4CBDB4C5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CCBB8A" w14:textId="5D436C08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945302" w14:textId="1B416758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2658EF" w14:textId="552EAAFB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623712" w14:textId="24E7B037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5FFF6D" w14:textId="77777777" w:rsidR="002D6C83" w:rsidRPr="00B071ED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59C351" w14:textId="60A6F202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9F3307" w14:textId="1975A0DC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A328CE" w14:textId="3B5A703F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10-11</w:t>
      </w:r>
    </w:p>
    <w:p w14:paraId="3DB44C11" w14:textId="6940520B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860FC" w14:textId="2FCCC684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Наушники противошумные</w:t>
      </w:r>
      <w:r w:rsidRPr="00B071ED">
        <w:rPr>
          <w:rFonts w:ascii="Times New Roman" w:hAnsi="Times New Roman" w:cs="Times New Roman"/>
          <w:b/>
          <w:sz w:val="28"/>
          <w:szCs w:val="28"/>
        </w:rPr>
        <w:t>»</w:t>
      </w:r>
    </w:p>
    <w:p w14:paraId="47A9B07E" w14:textId="77777777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4E7DB5" w14:textId="51438D04" w:rsidR="002D6C83" w:rsidRPr="002D6C83" w:rsidRDefault="002D6C83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B1E3EF6" w14:textId="3129F2A5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25F9A654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Защита от вредного воздействия шума.</w:t>
      </w:r>
    </w:p>
    <w:p w14:paraId="756E9AE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Комфортное регулируемое оголовье с мягкой вставкой. Совместимы с держателем для лицевого щитка и каской.</w:t>
      </w:r>
    </w:p>
    <w:p w14:paraId="2F39D7E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Применение: рекомендуется для использования в условиях с невысоким уровнем промышленного шума, таких как мастерские, цеха обработки листового металла, типографии, дорожное строительство, при работе с ручным электроинструментом.</w:t>
      </w:r>
    </w:p>
    <w:p w14:paraId="591C8B1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Материал: пластик, плотностью: 1,02-1,08 г/см3, прочностью при растяжении: 35-50 МПа, прочностью при сжатии: 46-80 МПа.</w:t>
      </w:r>
    </w:p>
    <w:p w14:paraId="3711BB5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Шумоподавление: не менее 25,5 дБ.</w:t>
      </w:r>
    </w:p>
    <w:p w14:paraId="3E4CD059" w14:textId="4F66C289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Жидкий наполнитель изолирующих валиков для большего комфорта</w:t>
      </w:r>
    </w:p>
    <w:p w14:paraId="23E1B4B6" w14:textId="3441EF51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Низкопрофильное оголовье позволяет сохранять постоянное контактное давление, что обеспечивает надежную и непрерывную защиту</w:t>
      </w:r>
    </w:p>
    <w:p w14:paraId="24DE5D72" w14:textId="2C66EF9B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>Значительная глубина внутренней полости чашки снижает скопление влаги и препятствует чрезмерному повышению температуры</w:t>
      </w:r>
    </w:p>
    <w:p w14:paraId="01B3A227" w14:textId="7A319F1A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Широкие мягкие валики ослабляют контактное давление вокруг уха, создавая ощущение комфорта</w:t>
      </w:r>
    </w:p>
    <w:p w14:paraId="63606D6F" w14:textId="230DA32E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Простая смена валиков и вкладышей позволяет содержать наушники в чистоте</w:t>
      </w:r>
    </w:p>
    <w:p w14:paraId="05532F2B" w14:textId="0FB40042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Понятная маркировка снижения уровня шума позволяет правильно подобрать нужные наушники</w:t>
      </w:r>
    </w:p>
    <w:p w14:paraId="6345480E" w14:textId="041CB9CF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Модель с элементами крепления к каске подходит для большинства промышленных касок без необходимости дополнительных адаптеров. </w:t>
      </w:r>
    </w:p>
    <w:p w14:paraId="73EA2D34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Уровень шума не менее 80 дБ. </w:t>
      </w:r>
    </w:p>
    <w:p w14:paraId="79D5283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Соответствие с ГОСТ 12.4.275-2014</w:t>
      </w:r>
      <w:r w:rsidRPr="00B071ED">
        <w:rPr>
          <w:rFonts w:ascii="Times New Roman" w:hAnsi="Times New Roman" w:cs="Times New Roman"/>
          <w:sz w:val="28"/>
          <w:szCs w:val="28"/>
        </w:rPr>
        <w:t xml:space="preserve"> «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Средства индивидуальной защиты органа слуха»</w:t>
      </w:r>
    </w:p>
    <w:p w14:paraId="0174976F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601FC46E" w14:textId="278742E6" w:rsidR="00321EFF" w:rsidRPr="00B071ED" w:rsidRDefault="00321EFF" w:rsidP="00B071ED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14:paraId="78DA4320" w14:textId="77777777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14EE10" w14:textId="7C8813F7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72E564" w14:textId="51D6EE24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7AB97D" w14:textId="282AC528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DA53B8" w14:textId="51CA788F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7FE10F" w14:textId="47E9F7DB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D66C9D" w14:textId="3E11BDFE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B295F6" w14:textId="68D6E371" w:rsidR="00321EFF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E06701" w14:textId="77777777" w:rsidR="002D6C83" w:rsidRPr="00B071ED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D3AADF" w14:textId="04BCD0A7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12</w:t>
      </w:r>
    </w:p>
    <w:p w14:paraId="08BE8C1F" w14:textId="7650B213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CC7B2A" w14:textId="632F1626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Очки солнцезащитные</w:t>
      </w:r>
      <w:r w:rsidRPr="00B071ED">
        <w:rPr>
          <w:rFonts w:ascii="Times New Roman" w:hAnsi="Times New Roman" w:cs="Times New Roman"/>
          <w:b/>
          <w:sz w:val="28"/>
          <w:szCs w:val="28"/>
        </w:rPr>
        <w:t>»</w:t>
      </w:r>
    </w:p>
    <w:p w14:paraId="42C1610B" w14:textId="77777777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C4919F" w14:textId="63721E09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4B13713B" w14:textId="0A13CF3E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43E42CA4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Очки из поликарбоната.</w:t>
      </w:r>
    </w:p>
    <w:p w14:paraId="239157B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Цвет линзы: дымчатый.  </w:t>
      </w:r>
    </w:p>
    <w:p w14:paraId="19DF9E1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Очки высокой степени защиты необходимы в первую очередь для высокогорья. По степени защиты от света солнцезащитные очки 4 группы (категория) – пропускают 3-8% света (очень темные линзы) – предназначены для снежной поверхности в высокогорьях.</w:t>
      </w:r>
    </w:p>
    <w:p w14:paraId="32BFB2B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Соответствие ТР ТС 019/2011</w:t>
      </w:r>
    </w:p>
    <w:p w14:paraId="7F36F2D5" w14:textId="77777777" w:rsidR="00B071ED" w:rsidRPr="00B071ED" w:rsidRDefault="00B071ED" w:rsidP="002D6C83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BBD2F7D" w14:textId="155EF9E0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A4C3F7" w14:textId="06FEC069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284259" w14:textId="0186581B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EEBC62" w14:textId="76BDB465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BE8641" w14:textId="36316213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8C536A" w14:textId="6568BB2F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E1E452" w14:textId="5E010D5B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6A47BA" w14:textId="2D4EAB73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141E70" w14:textId="24E0895A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02134B" w14:textId="4BAAF6AB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C5D077" w14:textId="57DB56F8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A45E1C" w14:textId="00BB0EE0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364B6B" w14:textId="74F80982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91AA0F" w14:textId="71360459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51B0AF" w14:textId="18F40836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EBC2E7" w14:textId="43A0F61A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0E29A7" w14:textId="676095DA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A739C2" w14:textId="065F9029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1F9B6C" w14:textId="77777777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945A74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6562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ABE56F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E61C3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BB16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EC09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DF669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46657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00528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241AD" w14:textId="18AF453F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13-15</w:t>
      </w:r>
    </w:p>
    <w:p w14:paraId="1B2A3B38" w14:textId="0FB4B1B6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252A9" w14:textId="2ACB7815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Очки защитные сварщика</w:t>
      </w:r>
      <w:r w:rsidRPr="00B071ED">
        <w:rPr>
          <w:rFonts w:ascii="Times New Roman" w:hAnsi="Times New Roman" w:cs="Times New Roman"/>
          <w:b/>
          <w:sz w:val="28"/>
          <w:szCs w:val="28"/>
        </w:rPr>
        <w:t>»</w:t>
      </w:r>
    </w:p>
    <w:p w14:paraId="4975AAE8" w14:textId="77777777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1ED0D" w14:textId="3A680020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34EFC4D2" w14:textId="6629981E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5AE858B7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1EA04ECE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Очки газосварщика с непрямой вентиляцией ЗН-13Г.</w:t>
      </w:r>
    </w:p>
    <w:p w14:paraId="06FC0503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Изготовлены из эластичной литой пластмассы. </w:t>
      </w:r>
    </w:p>
    <w:p w14:paraId="0D59053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На корпусе два круглых светофильтра и шесть вентиляционных клапанов.</w:t>
      </w:r>
    </w:p>
    <w:p w14:paraId="2B296FD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На голове очки газосварщика закрепляются при помощи резиновой ленты.</w:t>
      </w:r>
    </w:p>
    <w:p w14:paraId="6FB342D2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Используются светофильтры с затемнением Г1, Г2 и Г3</w:t>
      </w:r>
    </w:p>
    <w:p w14:paraId="4B175E5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Размеры дополнительно согласовываются с заказчиками.</w:t>
      </w:r>
    </w:p>
    <w:p w14:paraId="5A8AE062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</w:t>
      </w:r>
      <w:ins w:id="0" w:author="Юсупов Алишер" w:date="2020-02-12T09:50:00Z">
        <w:r w:rsidRPr="00B071ED">
          <w:rPr>
            <w:rFonts w:ascii="Times New Roman" w:eastAsia="Times New Roman" w:hAnsi="Times New Roman" w:cs="Times New Roman"/>
            <w:kern w:val="2"/>
            <w:sz w:val="28"/>
            <w:szCs w:val="28"/>
          </w:rPr>
          <w:t>, ГОСТ 12.4.253-2013</w:t>
        </w:r>
      </w:ins>
    </w:p>
    <w:p w14:paraId="1CCEF2F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A4B754C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19CA69F8" w14:textId="7AFD3D50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2622BE" w14:textId="320FB674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D75B68" w14:textId="23DA6166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D75DE0" w14:textId="6039095A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28BDA1" w14:textId="40FF8D99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E804B2" w14:textId="2E08D989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8E3171" w14:textId="7E0B7944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380EE8" w14:textId="16A08EA9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8D9B99" w14:textId="5B970AE1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8952D2" w14:textId="4B3B3082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C0CC7C" w14:textId="5771820B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96C766" w14:textId="0B6C6102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D2521B" w14:textId="3AA4C17B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9F6632" w14:textId="47207630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62EA1A" w14:textId="44BBB90B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B6AD6A" w14:textId="2B27B438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3993CC" w14:textId="14E7CF94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132BC5" w14:textId="2682F797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61193A" w14:textId="6D11707A" w:rsidR="00321EFF" w:rsidRPr="00B071ED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D13011" w14:textId="026A3027" w:rsidR="00321EFF" w:rsidRDefault="00321EFF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C6035D" w14:textId="4D7BCD4B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FA42B" w14:textId="38C9CB01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7DC6D9" w14:textId="6442325F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93418C" w14:textId="5E468C4C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8123CA" w14:textId="1C46D09B" w:rsidR="002D6C83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BD8414" w14:textId="77777777" w:rsidR="002D6C83" w:rsidRPr="00B071ED" w:rsidRDefault="002D6C83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02DFC0" w14:textId="0D6D6F74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16</w:t>
      </w:r>
    </w:p>
    <w:p w14:paraId="36C85DFA" w14:textId="422A673D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C76AA5" w14:textId="14771F01" w:rsidR="00321EFF" w:rsidRPr="00B071ED" w:rsidRDefault="00321EFF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B071ED" w:rsidRPr="00B071ED">
        <w:rPr>
          <w:rFonts w:ascii="Times New Roman" w:hAnsi="Times New Roman" w:cs="Times New Roman"/>
          <w:b/>
          <w:sz w:val="28"/>
          <w:szCs w:val="28"/>
        </w:rPr>
        <w:t>Пояс предохранительный с цепью (ПП1-Г)</w:t>
      </w:r>
      <w:r w:rsidRPr="00B071ED">
        <w:rPr>
          <w:rFonts w:ascii="Times New Roman" w:hAnsi="Times New Roman" w:cs="Times New Roman"/>
          <w:b/>
          <w:sz w:val="28"/>
          <w:szCs w:val="28"/>
        </w:rPr>
        <w:t>»</w:t>
      </w:r>
    </w:p>
    <w:p w14:paraId="5C715FBF" w14:textId="77777777" w:rsidR="00321EFF" w:rsidRPr="00B071ED" w:rsidRDefault="00321EFF" w:rsidP="002D6C8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4D8915" w14:textId="77777777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990B64F" w14:textId="6C3CC24D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3D1739C2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Предназначен для обеспечения безопасности человека в случае высотных работ.</w:t>
      </w:r>
    </w:p>
    <w:p w14:paraId="3F0F9B9F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54D1FBE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Страховочная система пояса предохранительного используется в области талии, кушак. Обхват по талии 840-1500 мм, подгоняется ремнем с металлическим креплением в виде пряжки. Длина кушака: не менее 800мм</w:t>
      </w:r>
    </w:p>
    <w:p w14:paraId="16BA92C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Комплектуется </w:t>
      </w:r>
      <w:proofErr w:type="gramStart"/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система  стропом</w:t>
      </w:r>
      <w:proofErr w:type="gramEnd"/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из капроновой ленты, включающая в себя металлические D кольца, две штуки.</w:t>
      </w:r>
    </w:p>
    <w:p w14:paraId="0E9DDAC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Технические характеристики пояса:</w:t>
      </w:r>
    </w:p>
    <w:p w14:paraId="58DEA8C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Строп: цепь.</w:t>
      </w:r>
    </w:p>
    <w:p w14:paraId="70FDEC1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Длина стропа: 1410+50мм.</w:t>
      </w:r>
    </w:p>
    <w:p w14:paraId="58578D6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Масса пояса: не менее 2,2кг.</w:t>
      </w:r>
    </w:p>
    <w:p w14:paraId="31D911F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Обхват талии: 740-1440мм.</w:t>
      </w:r>
    </w:p>
    <w:p w14:paraId="6F93379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Заявленная (разрывная нагрузка) не менее 1000кг / 10 </w:t>
      </w:r>
      <w:proofErr w:type="spellStart"/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кН.</w:t>
      </w:r>
      <w:proofErr w:type="spellEnd"/>
    </w:p>
    <w:p w14:paraId="7DC8E6F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1"/>
          <w:sz w:val="28"/>
          <w:szCs w:val="28"/>
        </w:rPr>
        <w:t>Соответствует ТР ТС 019/2011, ГОСТ 32489-2013.</w:t>
      </w:r>
    </w:p>
    <w:p w14:paraId="1F523BDF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0CFAA43" w14:textId="77777777" w:rsidR="00B071ED" w:rsidRP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008B738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0D69A9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9233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0F716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C1D24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97C462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746AB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F9531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CAD7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515748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13F9F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5C7EF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6597F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34E182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B29A0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504F4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DC30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AED1A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06568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438647" w14:textId="3AAD2F8F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17, №26</w:t>
      </w:r>
    </w:p>
    <w:p w14:paraId="3C832929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CEDBCB" w14:textId="354CF3DF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«Пояс предохранительный со стропом из капроновой ленты (ПП1-Г)»</w:t>
      </w:r>
    </w:p>
    <w:p w14:paraId="30D2C2AE" w14:textId="77777777" w:rsidR="00B071ED" w:rsidRPr="00B071ED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14F25F" w14:textId="77777777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51A2F2F0" w14:textId="71F6E3F4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2FFC3B1C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2"/>
          <w:sz w:val="28"/>
          <w:szCs w:val="28"/>
        </w:rPr>
        <w:t>Описание. Предназначен для обеспечения безопасности человека в случае высотных работ.</w:t>
      </w:r>
    </w:p>
    <w:p w14:paraId="7A74793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615AF6D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Страховочная система пояса предохранительного используется в области талии, кушак. Обхват по талии 840-1500 мм, подгоняется ремнем с металлическим креплением в виде пряжки. Длина кушака: не менее 800мм</w:t>
      </w:r>
    </w:p>
    <w:p w14:paraId="79BD6C0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Комплектуется </w:t>
      </w:r>
      <w:proofErr w:type="gram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система  стропом</w:t>
      </w:r>
      <w:proofErr w:type="gram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из капроновой ленты, включающая в себя металлические D кольца, две штуки.</w:t>
      </w:r>
    </w:p>
    <w:p w14:paraId="72E5358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Общая длина страховочного стропа со всеми соединительными элементами 1500+/-50мм.</w:t>
      </w:r>
    </w:p>
    <w:p w14:paraId="5E43943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Общая масса </w:t>
      </w:r>
      <w:proofErr w:type="gram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страховочного  не</w:t>
      </w:r>
      <w:proofErr w:type="gram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превышает 1,2кг.</w:t>
      </w:r>
    </w:p>
    <w:p w14:paraId="619A253F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Заявленная (разрывная нагрузка) не менее 1500кг / 15 </w:t>
      </w:r>
      <w:proofErr w:type="spell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кН.</w:t>
      </w:r>
      <w:proofErr w:type="spellEnd"/>
    </w:p>
    <w:p w14:paraId="7193DA3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32489-2013</w:t>
      </w:r>
    </w:p>
    <w:p w14:paraId="50278B9B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lastRenderedPageBreak/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544B137" w14:textId="5ED31457" w:rsidR="00321EFF" w:rsidRPr="00B071ED" w:rsidRDefault="00321EFF" w:rsidP="00B071E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E163B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BBF94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89542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A2FF4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C0AD2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E2438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0FEAE8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7C18A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49FFD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7AC5F9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2E360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AECEC2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3E48C4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94A91F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CA2469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8D3648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0718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8EAC9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84EC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B9A19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C82AED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62B5D7" w14:textId="6977C4DC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18</w:t>
      </w:r>
    </w:p>
    <w:p w14:paraId="65E6B08D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0FFAF2" w14:textId="09120B1F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«Пояс предохранительный с наплечниками и набедренными лямками»</w:t>
      </w:r>
    </w:p>
    <w:p w14:paraId="261B0975" w14:textId="77777777" w:rsidR="00B071ED" w:rsidRPr="00B071ED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255F6B" w14:textId="77777777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22CA711A" w14:textId="2793FBB5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7E6EA62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Описание. Предназначен для обеспечения безопасности работ на высоте как удерживающая и страховочная привязь.</w:t>
      </w:r>
    </w:p>
    <w:p w14:paraId="75E906F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07BD726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Пояс предохранительный с наплечными и набедренными лямками ПП-Л.</w:t>
      </w:r>
    </w:p>
    <w:p w14:paraId="09D9805B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Пояс имеет отстегивающийся строп, который при работе может быть закреплен на любое из колец, расположенных на ремне и наплечных лямках.</w:t>
      </w:r>
    </w:p>
    <w:p w14:paraId="781DCE5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Пояс с амортизатором относится к наиболее щадящим системам безопасности при возникновении динамических нагрузок в случае </w:t>
      </w:r>
      <w:proofErr w:type="gram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падения</w:t>
      </w:r>
      <w:proofErr w:type="gram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работающего с высоты.</w:t>
      </w:r>
    </w:p>
    <w:p w14:paraId="2A82C58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Амортизатор ленточного типа крепится к наспинному кольцу, и в случае рывка нагрузка посредством наплечных и </w:t>
      </w:r>
      <w:proofErr w:type="spell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набедерных</w:t>
      </w:r>
      <w:proofErr w:type="spell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лямок равномерно распределяется по всему телу, не затрагивая жизненно важных органов. </w:t>
      </w:r>
    </w:p>
    <w:p w14:paraId="75E10D6E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Величина обхвата талии, мм - 840-1500</w:t>
      </w:r>
    </w:p>
    <w:p w14:paraId="55CD2E0B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Статическая разрывная нагрузка, кН - 15 </w:t>
      </w:r>
    </w:p>
    <w:p w14:paraId="3B6C4A3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Масса, кг, не более - 2,0</w:t>
      </w:r>
    </w:p>
    <w:p w14:paraId="4468013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Длина стропа, м – 2</w:t>
      </w:r>
    </w:p>
    <w:p w14:paraId="6504522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32489-2013</w:t>
      </w:r>
    </w:p>
    <w:p w14:paraId="71D0AFEE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62C02545" w14:textId="1E77C176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0C33C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73BEE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8D54E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7E07A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6E504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97529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CD703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B882A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281A31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3E29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F1F8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6B6B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C2BFB2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8E1921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55997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F00D9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4DA3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3C238C" w14:textId="2145492C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№1</w:t>
      </w:r>
      <w:r w:rsidRPr="00B071ED">
        <w:rPr>
          <w:rFonts w:ascii="Times New Roman" w:hAnsi="Times New Roman" w:cs="Times New Roman"/>
          <w:b/>
          <w:sz w:val="28"/>
          <w:szCs w:val="28"/>
        </w:rPr>
        <w:t>9</w:t>
      </w:r>
    </w:p>
    <w:p w14:paraId="19C3FC9C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D4C1E" w14:textId="3A0228F9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</w:t>
      </w:r>
      <w:r w:rsidRPr="00B071ED">
        <w:rPr>
          <w:rFonts w:ascii="Times New Roman" w:hAnsi="Times New Roman" w:cs="Times New Roman"/>
          <w:b/>
          <w:sz w:val="28"/>
          <w:szCs w:val="28"/>
        </w:rPr>
        <w:t>Маска сварочная</w:t>
      </w:r>
      <w:r w:rsidRPr="00B071ED">
        <w:rPr>
          <w:rFonts w:ascii="Times New Roman" w:hAnsi="Times New Roman" w:cs="Times New Roman"/>
          <w:b/>
          <w:sz w:val="28"/>
          <w:szCs w:val="28"/>
        </w:rPr>
        <w:t>»</w:t>
      </w:r>
    </w:p>
    <w:p w14:paraId="240DEC0C" w14:textId="77777777" w:rsidR="00B071ED" w:rsidRPr="00B071ED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8590B2" w14:textId="19E7385F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4F0CEDA8" w14:textId="3135CBDD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0B83056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Предназначены для всех способов дуговой сварки и резки, плазменной сварки и резки, для микроплазменной сварки</w:t>
      </w:r>
    </w:p>
    <w:p w14:paraId="3C7202C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Оптический класс – 1/1/1/2</w:t>
      </w:r>
    </w:p>
    <w:p w14:paraId="7CE14A0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Поле зрения, мм – 50х100</w:t>
      </w:r>
    </w:p>
    <w:p w14:paraId="69E2088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Степень затемнения, 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DIN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9-13</w:t>
      </w:r>
    </w:p>
    <w:p w14:paraId="1F6DBAA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Защита от УФ и ИК-излучения, 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DIN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– постоянно, максимум</w:t>
      </w:r>
    </w:p>
    <w:p w14:paraId="4F9E2E1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 xml:space="preserve">Время включения (при Т=23°С), </w:t>
      </w:r>
      <w:proofErr w:type="spell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мксек</w:t>
      </w:r>
      <w:proofErr w:type="spell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– 180 </w:t>
      </w:r>
    </w:p>
    <w:p w14:paraId="025B4CF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Время отключения в положении 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FAST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, сек – 0,1-0,35</w:t>
      </w:r>
    </w:p>
    <w:p w14:paraId="03A4C8C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Степень затемнения в ручном режиме, 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DIN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– 9-13</w:t>
      </w:r>
    </w:p>
    <w:p w14:paraId="63B6FF04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Степень затемнения в автоматическом режиме, 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  <w:lang w:val="en-US"/>
        </w:rPr>
        <w:t>DIN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– 8-14 </w:t>
      </w:r>
    </w:p>
    <w:p w14:paraId="7E6217E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Общий вес – не менее 500±50 г</w:t>
      </w:r>
    </w:p>
    <w:p w14:paraId="143CEE1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12.4.023-84</w:t>
      </w:r>
    </w:p>
    <w:p w14:paraId="0085A52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5B9C618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DF1D4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9F570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12E35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4D69A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50B77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4A09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B6730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A58C8F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51791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372D7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D8A0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7F7E88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24A9E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8699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277D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0AAECD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F8BC2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7A7CA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292CF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9EED4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681A9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37B6F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F4678" w14:textId="40591998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20</w:t>
      </w:r>
    </w:p>
    <w:p w14:paraId="564F1E1E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34B67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«Маска сварочная»</w:t>
      </w:r>
    </w:p>
    <w:p w14:paraId="14B0747B" w14:textId="77777777" w:rsidR="00B071ED" w:rsidRPr="00B071ED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8836C9" w14:textId="49FBDCAE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4BAAB07C" w14:textId="5E4DE01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5C5DC21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Характеристики. </w:t>
      </w:r>
    </w:p>
    <w:p w14:paraId="13EB9D23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Очки газосварщика с непрямой вентиляцией.</w:t>
      </w:r>
    </w:p>
    <w:p w14:paraId="50F804B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Изготовлены из эластичной литой пластмассы. </w:t>
      </w:r>
    </w:p>
    <w:p w14:paraId="55D9680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 корпусе два круглых светофильтра и шесть вентиляционных клапанов.</w:t>
      </w:r>
    </w:p>
    <w:p w14:paraId="10797B7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На голове очки газосварщика закрепляются при помощи резиновой ленты.</w:t>
      </w:r>
    </w:p>
    <w:p w14:paraId="1F82355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Материал линз - ударопрочный поликарбонат; материал оправы - эластичный ПВХ</w:t>
      </w:r>
    </w:p>
    <w:p w14:paraId="6143F09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Используются светофильтры с затемнением Г1-Г5</w:t>
      </w:r>
    </w:p>
    <w:p w14:paraId="0670AE7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Оптический класс - 1 (не дает искажений); защита от повышенных механических воздействий - класс В; степень затемнения светофильтров 5 DIN</w:t>
      </w:r>
    </w:p>
    <w:p w14:paraId="2BE2B3A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Размеры дополнительно согласовываются с заказчиками.</w:t>
      </w:r>
    </w:p>
    <w:p w14:paraId="3312B0A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Обязательное соответствие 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ТР ТС 019/2011, ГОСТ 12.4.253-2013</w:t>
      </w:r>
    </w:p>
    <w:p w14:paraId="6F10169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3DF6196" w14:textId="46E2529D" w:rsidR="00B071ED" w:rsidRP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798858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FA125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F401B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2652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71C8E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C494C2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815C5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50A50D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0BFF8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9869D4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B31DF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B0110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A867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CA3C99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2AD4F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3C2796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52A734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5308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90951B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9FBB98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4D9F5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4E7699" w14:textId="78ECA39C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21</w:t>
      </w:r>
    </w:p>
    <w:p w14:paraId="73287889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51F5F" w14:textId="00EA0D4B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«Вкладыши (беруши) противошумные со шнурком»</w:t>
      </w:r>
    </w:p>
    <w:p w14:paraId="43B1663D" w14:textId="77777777" w:rsidR="00B071ED" w:rsidRPr="00B071ED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654EED" w14:textId="09C072CF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64CB6EB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2"/>
          <w:sz w:val="28"/>
          <w:szCs w:val="28"/>
        </w:rPr>
        <w:t>Описание. Предназначены для защиты органов слуха от опасного уровня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шумов.</w:t>
      </w:r>
    </w:p>
    <w:p w14:paraId="1812195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0962A20E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Материал: </w:t>
      </w:r>
      <w:proofErr w:type="spell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монопрен</w:t>
      </w:r>
      <w:proofErr w:type="spell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.</w:t>
      </w:r>
    </w:p>
    <w:p w14:paraId="27EFB433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lastRenderedPageBreak/>
        <w:t>Вкладыш (беруши) со шнурком. Многоразовые, универсального размера. В комплекте есть чехол (футляр).</w:t>
      </w:r>
    </w:p>
    <w:p w14:paraId="31E0DC73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Изготовлены из мягкого волокнистого материала для обеспечения максимального комфорта и низкого давления внутри слухового канала.</w:t>
      </w:r>
    </w:p>
    <w:p w14:paraId="1A75EC0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Благодаря конической форме эти противошумные вкладыши </w:t>
      </w:r>
      <w:proofErr w:type="gram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легко использовать</w:t>
      </w:r>
      <w:proofErr w:type="gram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и они подходят большинству людей.</w:t>
      </w:r>
    </w:p>
    <w:p w14:paraId="38ED015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Рекомендуются для защиты от повторяющегося воздействия шума с уровнем свыше 80 дБ, при продолжительном использовании в условиях повышенных температур и влажности. </w:t>
      </w:r>
    </w:p>
    <w:p w14:paraId="7758576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Отличительные характеристики: благодаря применению вспененного полиуретана вкладыши быстро принимают форму наружного слухового канала и эффективно снижают уровень шума. </w:t>
      </w:r>
    </w:p>
    <w:p w14:paraId="131E794B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Акустическая эффективность: 30 дБ.</w:t>
      </w:r>
    </w:p>
    <w:p w14:paraId="131FE86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12.4.275-2014</w:t>
      </w:r>
    </w:p>
    <w:p w14:paraId="4A243739" w14:textId="77777777" w:rsidR="00B071ED" w:rsidRPr="00B071ED" w:rsidRDefault="00B071ED" w:rsidP="002D6C83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550BE1A9" w14:textId="367367E3" w:rsidR="00B071ED" w:rsidRPr="00B071ED" w:rsidRDefault="00B071ED" w:rsidP="00B071ED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8568AF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E8DDA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AE2F7A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3B78C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23673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018F1E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DFBF8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711217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DE56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8875A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5A6853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F13D81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2A3C90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60ED5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68DCED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5628C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C00CED" w14:textId="77777777" w:rsidR="002D6C83" w:rsidRDefault="002D6C83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BF9C44" w14:textId="02229BCF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22</w:t>
      </w:r>
    </w:p>
    <w:p w14:paraId="13DA9C2C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A5F1B1" w14:textId="4D573486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«Маска сварщика»</w:t>
      </w:r>
    </w:p>
    <w:p w14:paraId="2D35E580" w14:textId="77777777" w:rsidR="00B071ED" w:rsidRPr="00B071ED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E86E97" w14:textId="3F68B1DE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9E77112" w14:textId="4E30549D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5EE98DB0" w14:textId="38816D8F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Описание.</w:t>
      </w:r>
    </w:p>
    <w:p w14:paraId="40ED8416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2"/>
          <w:sz w:val="28"/>
          <w:szCs w:val="28"/>
        </w:rPr>
        <w:t>Рабочая площадь светофильтра - 91 х 41.5 мм</w:t>
      </w:r>
    </w:p>
    <w:p w14:paraId="72F1101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Размер картриджа - 110 х 90 х 8.5 мм</w:t>
      </w:r>
    </w:p>
    <w:p w14:paraId="250322D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Уровень затемнения в нерабочем состоянии - Фиксированный 4 DIN</w:t>
      </w:r>
    </w:p>
    <w:p w14:paraId="045D5054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Уровень затемнения во время сварки Регулируемый от 9 DIN до 13 DIN</w:t>
      </w:r>
    </w:p>
    <w:p w14:paraId="0ADF6A6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Источник питания - Солнечные батарейки (замена батареек не требуется)</w:t>
      </w:r>
    </w:p>
    <w:p w14:paraId="3801BAA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Дополнительный источник питания - </w:t>
      </w:r>
      <w:proofErr w:type="spellStart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Li-lon</w:t>
      </w:r>
      <w:proofErr w:type="spellEnd"/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(литий-ионный) аккумулятор</w:t>
      </w:r>
    </w:p>
    <w:p w14:paraId="3561515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Включение/выключение - Полностью автоматическое</w:t>
      </w:r>
    </w:p>
    <w:p w14:paraId="717B09F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Светочувствительность - Регулируемая ступенчато (низкая/средняя/высокая)</w:t>
      </w:r>
    </w:p>
    <w:p w14:paraId="183A36E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Время переключения из светлого положения в темное - 1/25000сек</w:t>
      </w:r>
    </w:p>
    <w:p w14:paraId="0C5809D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при «короткой» позиции: 0.2 – 0.4 сек</w:t>
      </w:r>
    </w:p>
    <w:p w14:paraId="287D539F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Время переключения из темного положения в светлое </w:t>
      </w:r>
    </w:p>
    <w:p w14:paraId="6AFDB32E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при «средней» позиции: 0.4 – 0.8 сек</w:t>
      </w:r>
    </w:p>
    <w:p w14:paraId="21CFE34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при «длинной» позиции: 0.8 – 1.2 сек</w:t>
      </w:r>
    </w:p>
    <w:p w14:paraId="3F4FB08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Рабочая температура - от -10°С до +55°С</w:t>
      </w:r>
    </w:p>
    <w:p w14:paraId="6F34F82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Материал маски - Ударопрочный пластик / полиамид (нейлон)</w:t>
      </w:r>
    </w:p>
    <w:p w14:paraId="5E219FDA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Общий вес – не менее500 г</w:t>
      </w:r>
    </w:p>
    <w:p w14:paraId="4AFE4F6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</w:t>
      </w:r>
    </w:p>
    <w:p w14:paraId="19380645" w14:textId="77777777" w:rsidR="00B071ED" w:rsidRPr="00B071ED" w:rsidRDefault="00B071ED" w:rsidP="002D6C83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 xml:space="preserve">Маркировка осуществляется в соответствии с Техническим Регламентом Таможенного Союза «О безопасности средств индивидуальной защиты» (ТР </w:t>
      </w: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lastRenderedPageBreak/>
        <w:t>ТС 019/2011).</w:t>
      </w:r>
    </w:p>
    <w:p w14:paraId="243B9B4A" w14:textId="56BC8078" w:rsid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99580C" w14:textId="4DD39475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F32D03" w14:textId="3412A422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2F703C" w14:textId="18F19D5E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2EE463" w14:textId="09FC5726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A81496" w14:textId="3B2A98C8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3405C6" w14:textId="22CE63F5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DD7E8D" w14:textId="664CCB2D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1B6307" w14:textId="54B2C9AD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EFCC49" w14:textId="2F7CEF93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FFB92F" w14:textId="7B7037A8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142457" w14:textId="6EC2DE44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D5CD8A" w14:textId="593B0444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1F9C70" w14:textId="7FC15890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6F9163" w14:textId="4E294D38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843769" w14:textId="77777777" w:rsidR="002D6C83" w:rsidRPr="00B071ED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7758F2" w14:textId="77777777" w:rsidR="00B071ED" w:rsidRP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9C2125" w14:textId="4540FFF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23</w:t>
      </w:r>
    </w:p>
    <w:p w14:paraId="12B04B21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3EFDCB" w14:textId="21CB5696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«Наушники противошумные»</w:t>
      </w:r>
    </w:p>
    <w:p w14:paraId="5B9B0F30" w14:textId="77777777" w:rsidR="00B071ED" w:rsidRPr="00B071ED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9D8032" w14:textId="4CCA4556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24BABA6" w14:textId="5E645B2A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5CC40EE3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Защита от вредного воздействия шума.</w:t>
      </w:r>
    </w:p>
    <w:p w14:paraId="687BFFD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Комфортное регулируемое оголовье с мягкой вставкой. Совместимы с держателем для лицевого щитка и каской.</w:t>
      </w:r>
    </w:p>
    <w:p w14:paraId="7812D21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Применение: рекомендуется для использования в условиях с невысоким уровнем промышленного шума, таких как мастерские, цеха обработки листового металла, типографии, дорожное строительство, при работе с ручным электроинструментом.</w:t>
      </w:r>
    </w:p>
    <w:p w14:paraId="0512A74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Материал: пластик, плотностью: 1,02-1,08 г/см3, прочностью при растяжении: 35-50 МПа, прочностью при сжатии: 46-80 МПа.</w:t>
      </w:r>
    </w:p>
    <w:p w14:paraId="37A8306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Шумоподавление: не менее 25,5 дБ.</w:t>
      </w:r>
    </w:p>
    <w:p w14:paraId="4A569313" w14:textId="61CDF122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Жидкий наполнитель изолирующих валиков для большего комфорта</w:t>
      </w:r>
    </w:p>
    <w:p w14:paraId="765512B2" w14:textId="3F078DC4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Низкопрофильное оголовье позволяет сохранять постоянное контактное давление, что обеспечивает надежную и непрерывную защиту</w:t>
      </w:r>
    </w:p>
    <w:p w14:paraId="38BB2BDA" w14:textId="4285F354" w:rsidR="00B071ED" w:rsidRPr="00B071ED" w:rsidRDefault="002D6C83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З</w:t>
      </w:r>
      <w:r w:rsidR="00B071ED"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начительная глубина внутренней полости чашки снижает скопление влаги и препятствует чрезмерному повышению температуры</w:t>
      </w:r>
    </w:p>
    <w:p w14:paraId="7F8E2754" w14:textId="263D6A3A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Широкие мягкие валики ослабляют контактное давление вокруг уха, создавая ощущение комфорта</w:t>
      </w:r>
    </w:p>
    <w:p w14:paraId="0B87B941" w14:textId="15F96F5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Простая смена валиков и вкладышей позволяет содержать наушники в чистоте</w:t>
      </w:r>
    </w:p>
    <w:p w14:paraId="70DAB047" w14:textId="7EE3C00E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Понятная маркировка снижения уровня шума позволяет правильно подобрать нужные наушники</w:t>
      </w:r>
    </w:p>
    <w:p w14:paraId="10A98071" w14:textId="32B37F71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Модель с элементами крепления к каске подходит для большинства промышленных касок без необходимости дополнительных адаптеров. </w:t>
      </w:r>
    </w:p>
    <w:p w14:paraId="51B1313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Уровень шума не менее 80 дБ. </w:t>
      </w:r>
    </w:p>
    <w:p w14:paraId="15B9CD5F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Соответствие с ГОСТ 12.4.275-2014</w:t>
      </w:r>
      <w:r w:rsidRPr="00B071ED">
        <w:rPr>
          <w:rFonts w:ascii="Times New Roman" w:hAnsi="Times New Roman" w:cs="Times New Roman"/>
          <w:sz w:val="28"/>
          <w:szCs w:val="28"/>
        </w:rPr>
        <w:t xml:space="preserve"> «</w:t>
      </w: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Средства индивидуальной защиты органа слуха», </w:t>
      </w: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ТР ТС 019/2011</w:t>
      </w:r>
    </w:p>
    <w:p w14:paraId="1408667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73459871" w14:textId="684E775B" w:rsid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45D173" w14:textId="0280F821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BBCB2D" w14:textId="476E583D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3BF34D" w14:textId="69F1B453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9FCEF5" w14:textId="25D3820B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30AF58" w14:textId="6CC3AA84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718B35" w14:textId="03F63079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AE389F" w14:textId="34BEFB1D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B448BA" w14:textId="77777777" w:rsidR="002D6C83" w:rsidRPr="00B071ED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CE8CF7" w14:textId="77777777" w:rsidR="00B071ED" w:rsidRP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02C663" w14:textId="64FD7803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24</w:t>
      </w:r>
    </w:p>
    <w:p w14:paraId="328171BF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5858E" w14:textId="7B9A95E5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«Очки защитные сварщика»</w:t>
      </w:r>
    </w:p>
    <w:p w14:paraId="281151E8" w14:textId="77777777" w:rsidR="00B071ED" w:rsidRPr="00B071ED" w:rsidRDefault="00B071ED" w:rsidP="002D6C8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06FA2D" w14:textId="77777777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lastRenderedPageBreak/>
        <w:t>Дата изготовления товара должна быть не позднее 1 года предшествующей поставке товара.</w:t>
      </w:r>
    </w:p>
    <w:p w14:paraId="19B84A58" w14:textId="6CE07B71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Гарантийный срок товара: 1 (один) год со дня поставки товара.</w:t>
      </w:r>
    </w:p>
    <w:p w14:paraId="44EF9108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2D6C8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359BA85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Очки газосварщика с непрямой вентиляцией ЗН-13Г.</w:t>
      </w:r>
    </w:p>
    <w:p w14:paraId="2F96C410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Изготовлены из эластичной литой пластмассы. </w:t>
      </w:r>
    </w:p>
    <w:p w14:paraId="45EC7034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На корпусе два круглых светофильтра и шесть вентиляционных клапанов.</w:t>
      </w:r>
    </w:p>
    <w:p w14:paraId="1A99654B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На голове очки газосварщика закрепляются при помощи резиновой ленты.</w:t>
      </w:r>
    </w:p>
    <w:p w14:paraId="09CF9F07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Используются светофильтры с затемнением Г1, Г2 и Г3</w:t>
      </w:r>
    </w:p>
    <w:p w14:paraId="7D148C88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Размеры дополнительно согласовываются с заказчиками.</w:t>
      </w:r>
    </w:p>
    <w:p w14:paraId="1860381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12.4.253-2013</w:t>
      </w:r>
    </w:p>
    <w:p w14:paraId="3E53A4FD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29ED5C52" w14:textId="2856BC19" w:rsid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227ACB39" w14:textId="5BD30FC3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4B10A5AC" w14:textId="58B09EA9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0AC397CF" w14:textId="0CA38E95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79A1AE4F" w14:textId="4AA91824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540FF844" w14:textId="03B424B8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30F15C6B" w14:textId="367349D7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7FE49631" w14:textId="7F62D4E0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0D8D97FA" w14:textId="0C0C1C61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47A95E73" w14:textId="479937DF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5C013489" w14:textId="35495365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59112B8C" w14:textId="02C07C3F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2D6B1CF5" w14:textId="0142B2F5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76D82436" w14:textId="5CF22932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51235907" w14:textId="541B30AB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3226E2C5" w14:textId="18D66075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733F2784" w14:textId="58DBE9F0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07AA871D" w14:textId="340E1EBB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1CBDB272" w14:textId="34736FF8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4B9B4B8B" w14:textId="1FADF428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6F7C6225" w14:textId="11CE0773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280090BC" w14:textId="38BD3A7D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4E799E1B" w14:textId="2AB363B4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3F04A777" w14:textId="3099471D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0349F6EF" w14:textId="4792E8AB" w:rsidR="002D6C83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</w:p>
    <w:p w14:paraId="69F4CAA7" w14:textId="77777777" w:rsidR="002D6C83" w:rsidRPr="00B071ED" w:rsidRDefault="002D6C83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bookmarkStart w:id="1" w:name="_GoBack"/>
      <w:bookmarkEnd w:id="1"/>
    </w:p>
    <w:p w14:paraId="29A7D683" w14:textId="77777777" w:rsidR="00B071ED" w:rsidRPr="00B071ED" w:rsidRDefault="00B071ED" w:rsidP="00B071E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DD31CA" w14:textId="255E7DA6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Pr="00B071ED">
        <w:rPr>
          <w:rFonts w:ascii="Times New Roman" w:hAnsi="Times New Roman" w:cs="Times New Roman"/>
          <w:b/>
          <w:sz w:val="28"/>
          <w:szCs w:val="28"/>
        </w:rPr>
        <w:t>25</w:t>
      </w:r>
    </w:p>
    <w:p w14:paraId="0ECBCFD4" w14:textId="77777777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F0A965" w14:textId="1798E6D4" w:rsidR="00B071ED" w:rsidRPr="00B071ED" w:rsidRDefault="00B071ED" w:rsidP="00B071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1ED">
        <w:rPr>
          <w:rFonts w:ascii="Times New Roman" w:hAnsi="Times New Roman" w:cs="Times New Roman"/>
          <w:b/>
          <w:sz w:val="28"/>
          <w:szCs w:val="28"/>
        </w:rPr>
        <w:t>«Шлем суконный»</w:t>
      </w:r>
    </w:p>
    <w:p w14:paraId="1A9F5612" w14:textId="77777777" w:rsidR="00B071ED" w:rsidRPr="002D6C83" w:rsidRDefault="00B071ED" w:rsidP="00B071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6B1942" w14:textId="77777777" w:rsidR="00B071ED" w:rsidRPr="002D6C83" w:rsidRDefault="00B071ED" w:rsidP="002D6C8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2D6C8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0224C70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Описание. Предназначен для защиты головы от повышенных и пониженных температур, искр, брызг раскаленного металла, окалины.</w:t>
      </w:r>
    </w:p>
    <w:p w14:paraId="0EDB18FE" w14:textId="77777777" w:rsidR="00B071ED" w:rsidRPr="002D6C83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2D6C8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Характеристики. </w:t>
      </w:r>
    </w:p>
    <w:p w14:paraId="065A7383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Тип ткани: шинельное сукно.</w:t>
      </w:r>
    </w:p>
    <w:p w14:paraId="570E14A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Шлем изготовлен и шинельного сукна с огнезащитной пропиткой, 760г/м2, застегивается при помощи тесьмы «</w:t>
      </w:r>
      <w:proofErr w:type="spellStart"/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велькро</w:t>
      </w:r>
      <w:proofErr w:type="spellEnd"/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».</w:t>
      </w:r>
    </w:p>
    <w:p w14:paraId="523AF6A6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Подкладка из х/б ткани, простегана с утепляющей прокладкой.</w:t>
      </w:r>
    </w:p>
    <w:p w14:paraId="3B15300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Материал подкладки - хлопок.</w:t>
      </w:r>
    </w:p>
    <w:p w14:paraId="36E10BDC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Цвет темно-серый. </w:t>
      </w:r>
    </w:p>
    <w:p w14:paraId="7290C60B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Состав: Шерсть 80%, ПЭ 20%.</w:t>
      </w:r>
    </w:p>
    <w:p w14:paraId="370A8D02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Состоит из головки с донышком и </w:t>
      </w:r>
      <w:proofErr w:type="spellStart"/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перелины</w:t>
      </w:r>
      <w:proofErr w:type="spellEnd"/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14:paraId="2AD046B1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Донышко овальной формы, головка с вырезом для лица</w:t>
      </w:r>
    </w:p>
    <w:p w14:paraId="1334BA49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Обязательное соответствие ТР ТС 019/2011</w:t>
      </w:r>
    </w:p>
    <w:p w14:paraId="68DB4F05" w14:textId="77777777" w:rsidR="00B071ED" w:rsidRPr="00B071ED" w:rsidRDefault="00B071ED" w:rsidP="002D6C83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071ED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709BF235" w14:textId="40735E1D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EE5C92" w14:textId="77777777" w:rsidR="00B071ED" w:rsidRPr="00B071ED" w:rsidRDefault="00B071ED" w:rsidP="00B071E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071ED" w:rsidRPr="00B07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2D6C83"/>
    <w:rsid w:val="00321EFF"/>
    <w:rsid w:val="00621ABD"/>
    <w:rsid w:val="00B0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2484</Words>
  <Characters>14162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3</cp:revision>
  <dcterms:created xsi:type="dcterms:W3CDTF">2020-06-15T14:34:00Z</dcterms:created>
  <dcterms:modified xsi:type="dcterms:W3CDTF">2020-06-17T07:14:00Z</dcterms:modified>
</cp:coreProperties>
</file>